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013602" w14:textId="3651D3B4" w:rsidR="00AA5B85" w:rsidRPr="00AA5B85" w:rsidRDefault="00AA5B85" w:rsidP="00AA5B85">
      <w:pPr>
        <w:pStyle w:val="Default"/>
        <w:snapToGrid w:val="0"/>
        <w:jc w:val="center"/>
        <w:rPr>
          <w:rFonts w:ascii="Calibri" w:hAnsi="Calibri" w:cs="Calibri"/>
          <w:b/>
          <w:bCs/>
          <w:color w:val="auto"/>
          <w:sz w:val="20"/>
          <w:szCs w:val="20"/>
        </w:rPr>
      </w:pPr>
      <w:r w:rsidRPr="00C143CC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7C33603A" wp14:editId="4A8AA84E">
            <wp:extent cx="1413783" cy="491924"/>
            <wp:effectExtent l="0" t="0" r="0" b="3810"/>
            <wp:docPr id="2009399976" name="Picture 4" descr="A blue and black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9399976" name="Picture 4" descr="A blue and black logo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9774" cy="504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1A0E6" w14:textId="77777777" w:rsidR="00AA5B85" w:rsidRPr="00AA5B85" w:rsidRDefault="00AA5B85" w:rsidP="00AA5B85"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  <w:lang w:eastAsia="ko-KR"/>
        </w:rPr>
      </w:pPr>
      <w:r w:rsidRPr="00AA5B85">
        <w:rPr>
          <w:rFonts w:ascii="Calibri" w:hAnsi="Calibri" w:cs="Calibri"/>
          <w:b/>
          <w:sz w:val="20"/>
          <w:szCs w:val="20"/>
        </w:rPr>
        <w:t>SCIENTIFIC COMMITTEE</w:t>
      </w:r>
    </w:p>
    <w:p w14:paraId="30067DE8" w14:textId="77777777" w:rsidR="00AA5B85" w:rsidRPr="00AA5B85" w:rsidRDefault="00AA5B85" w:rsidP="00AA5B85"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  <w:lang w:eastAsia="ko-KR"/>
        </w:rPr>
      </w:pPr>
      <w:r w:rsidRPr="00AA5B85">
        <w:rPr>
          <w:rFonts w:ascii="Calibri" w:hAnsi="Calibri" w:cs="Calibri"/>
          <w:b/>
          <w:sz w:val="20"/>
          <w:szCs w:val="20"/>
          <w:lang w:eastAsia="ko-KR"/>
        </w:rPr>
        <w:t>TWENTY-FIRST</w:t>
      </w:r>
      <w:r w:rsidRPr="00AA5B85">
        <w:rPr>
          <w:rFonts w:ascii="Calibri" w:hAnsi="Calibri" w:cs="Calibri"/>
          <w:b/>
          <w:sz w:val="20"/>
          <w:szCs w:val="20"/>
        </w:rPr>
        <w:t xml:space="preserve"> REGULAR SESSION</w:t>
      </w:r>
    </w:p>
    <w:tbl>
      <w:tblPr>
        <w:tblStyle w:val="TableGrid"/>
        <w:tblW w:w="0" w:type="auto"/>
        <w:tblBorders>
          <w:top w:val="single" w:sz="12" w:space="0" w:color="000000" w:themeColor="text1"/>
          <w:left w:val="none" w:sz="0" w:space="0" w:color="auto"/>
          <w:bottom w:val="single" w:sz="12" w:space="0" w:color="000000" w:themeColor="text1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AA5B85" w:rsidRPr="00AA5B85" w14:paraId="1E2F73DA" w14:textId="77777777" w:rsidTr="00683CFD">
        <w:tc>
          <w:tcPr>
            <w:tcW w:w="9360" w:type="dxa"/>
          </w:tcPr>
          <w:p w14:paraId="489884E7" w14:textId="3B92CFCD" w:rsidR="00AA5B85" w:rsidRPr="00AA5B85" w:rsidRDefault="00AA5B85" w:rsidP="00A32414">
            <w:pPr>
              <w:pStyle w:val="Default"/>
              <w:snapToGrid w:val="0"/>
              <w:jc w:val="center"/>
              <w:rPr>
                <w:rFonts w:ascii="Calibri" w:hAnsi="Calibri" w:cs="Calibri"/>
                <w:bCs/>
                <w:sz w:val="20"/>
                <w:szCs w:val="20"/>
                <w:lang w:eastAsia="ko-KR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ISG List and Meeting Schedule</w:t>
            </w:r>
          </w:p>
        </w:tc>
      </w:tr>
    </w:tbl>
    <w:p w14:paraId="1D7C40A6" w14:textId="0E8D2E6F" w:rsidR="00AA5B85" w:rsidRPr="00AA5B85" w:rsidRDefault="00AA5B85" w:rsidP="00AA5B85">
      <w:pPr>
        <w:adjustRightInd w:val="0"/>
        <w:snapToGrid w:val="0"/>
        <w:spacing w:after="0" w:line="240" w:lineRule="auto"/>
        <w:jc w:val="right"/>
        <w:rPr>
          <w:rFonts w:ascii="Calibri" w:hAnsi="Calibri" w:cs="Calibri"/>
          <w:b/>
          <w:sz w:val="20"/>
          <w:szCs w:val="20"/>
          <w:lang w:eastAsia="ko-KR"/>
        </w:rPr>
      </w:pPr>
      <w:r w:rsidRPr="00AA5B85">
        <w:rPr>
          <w:rFonts w:ascii="Calibri" w:hAnsi="Calibri" w:cs="Calibri"/>
          <w:b/>
          <w:sz w:val="20"/>
          <w:szCs w:val="20"/>
        </w:rPr>
        <w:t>WCPFC-SC</w:t>
      </w:r>
      <w:r w:rsidRPr="00AA5B85">
        <w:rPr>
          <w:rFonts w:ascii="Calibri" w:hAnsi="Calibri" w:cs="Calibri"/>
          <w:b/>
          <w:sz w:val="20"/>
          <w:szCs w:val="20"/>
          <w:lang w:eastAsia="ko-KR"/>
        </w:rPr>
        <w:t>21</w:t>
      </w:r>
      <w:r w:rsidRPr="00AA5B85">
        <w:rPr>
          <w:rFonts w:ascii="Calibri" w:hAnsi="Calibri" w:cs="Calibri"/>
          <w:b/>
          <w:sz w:val="20"/>
          <w:szCs w:val="20"/>
        </w:rPr>
        <w:t>-2025-0</w:t>
      </w:r>
      <w:r>
        <w:rPr>
          <w:rFonts w:ascii="Calibri" w:hAnsi="Calibri" w:cs="Calibri"/>
          <w:b/>
          <w:sz w:val="20"/>
          <w:szCs w:val="20"/>
          <w:lang w:eastAsia="ko-KR"/>
        </w:rPr>
        <w:t>5.1</w:t>
      </w:r>
      <w:ins w:id="0" w:author="SungKwon Soh" w:date="2025-08-13T14:35:00Z" w16du:dateUtc="2025-08-13T01:35:00Z">
        <w:r w:rsidR="00CC5F9F">
          <w:rPr>
            <w:rFonts w:ascii="Calibri" w:hAnsi="Calibri" w:cs="Calibri"/>
            <w:b/>
            <w:sz w:val="20"/>
            <w:szCs w:val="20"/>
            <w:lang w:eastAsia="ko-KR"/>
          </w:rPr>
          <w:t xml:space="preserve"> (Rev.</w:t>
        </w:r>
      </w:ins>
      <w:ins w:id="1" w:author="SungKwon Soh" w:date="2025-08-15T11:41:00Z" w16du:dateUtc="2025-08-14T22:41:00Z">
        <w:r w:rsidR="00683CFD">
          <w:rPr>
            <w:rFonts w:ascii="Calibri" w:hAnsi="Calibri" w:cs="Calibri"/>
            <w:b/>
            <w:sz w:val="20"/>
            <w:szCs w:val="20"/>
            <w:lang w:eastAsia="ko-KR"/>
          </w:rPr>
          <w:t>02</w:t>
        </w:r>
      </w:ins>
      <w:ins w:id="2" w:author="SungKwon Soh" w:date="2025-08-13T14:35:00Z" w16du:dateUtc="2025-08-13T01:35:00Z">
        <w:r w:rsidR="00CC5F9F">
          <w:rPr>
            <w:rFonts w:ascii="Calibri" w:hAnsi="Calibri" w:cs="Calibri"/>
            <w:b/>
            <w:sz w:val="20"/>
            <w:szCs w:val="20"/>
            <w:lang w:eastAsia="ko-KR"/>
          </w:rPr>
          <w:t>)</w:t>
        </w:r>
      </w:ins>
    </w:p>
    <w:p w14:paraId="0B897FD4" w14:textId="451F988C" w:rsidR="00C56D8D" w:rsidRPr="00AA5B85" w:rsidRDefault="00C56D8D" w:rsidP="00C56D8D">
      <w:pPr>
        <w:spacing w:after="0" w:line="240" w:lineRule="auto"/>
        <w:rPr>
          <w:rFonts w:ascii="Calibri" w:eastAsia="Batang" w:hAnsi="Calibri" w:cs="Calibri"/>
          <w:b/>
          <w:bCs/>
          <w:kern w:val="2"/>
          <w:lang w:val="en-US" w:eastAsia="ko-KR"/>
        </w:rPr>
      </w:pPr>
      <w:r w:rsidRPr="00AA5B85">
        <w:rPr>
          <w:rFonts w:ascii="Calibri" w:eastAsia="Batang" w:hAnsi="Calibri" w:cs="Calibri"/>
          <w:b/>
          <w:bCs/>
          <w:kern w:val="2"/>
          <w:lang w:val="en-US" w:eastAsia="ko-KR"/>
        </w:rPr>
        <w:t>List of ISGs</w:t>
      </w:r>
    </w:p>
    <w:tbl>
      <w:tblPr>
        <w:tblW w:w="5000" w:type="pct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9"/>
        <w:gridCol w:w="5313"/>
        <w:gridCol w:w="910"/>
        <w:gridCol w:w="1588"/>
      </w:tblGrid>
      <w:tr w:rsidR="00C56D8D" w:rsidRPr="00683CFD" w14:paraId="11A5F70D" w14:textId="77777777" w:rsidTr="00A32414">
        <w:tc>
          <w:tcPr>
            <w:tcW w:w="8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F9A382" w14:textId="77777777" w:rsidR="00C56D8D" w:rsidRPr="00683CFD" w:rsidRDefault="00C56D8D" w:rsidP="00A32414">
            <w:pPr>
              <w:adjustRightInd w:val="0"/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bookmarkStart w:id="3" w:name="_Hlk173507341"/>
            <w:bookmarkStart w:id="4" w:name="_Hlk174203023"/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ISG-ID</w:t>
            </w:r>
          </w:p>
        </w:tc>
        <w:tc>
          <w:tcPr>
            <w:tcW w:w="284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02949B" w14:textId="77777777" w:rsidR="00C56D8D" w:rsidRPr="00683CFD" w:rsidRDefault="00C56D8D" w:rsidP="00A32414">
            <w:pPr>
              <w:adjustRightInd w:val="0"/>
              <w:snapToGrid w:val="0"/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Title/TOR</w:t>
            </w:r>
          </w:p>
        </w:tc>
        <w:tc>
          <w:tcPr>
            <w:tcW w:w="48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0BEB1B" w14:textId="77777777" w:rsidR="00C56D8D" w:rsidRPr="00683CFD" w:rsidRDefault="00C56D8D" w:rsidP="00A32414">
            <w:pPr>
              <w:adjustRightInd w:val="0"/>
              <w:snapToGrid w:val="0"/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Agenda</w:t>
            </w:r>
          </w:p>
        </w:tc>
        <w:tc>
          <w:tcPr>
            <w:tcW w:w="8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473AC2" w14:textId="77777777" w:rsidR="00C56D8D" w:rsidRPr="00683CFD" w:rsidRDefault="00C56D8D" w:rsidP="00A32414">
            <w:pPr>
              <w:adjustRightInd w:val="0"/>
              <w:snapToGrid w:val="0"/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Coordinator/ Facilitator</w:t>
            </w:r>
          </w:p>
        </w:tc>
      </w:tr>
      <w:tr w:rsidR="00C56D8D" w:rsidRPr="00683CFD" w14:paraId="36988383" w14:textId="77777777" w:rsidTr="00A32414">
        <w:tc>
          <w:tcPr>
            <w:tcW w:w="8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367A5" w14:textId="77777777" w:rsidR="00C56D8D" w:rsidRPr="00683CFD" w:rsidRDefault="00C56D8D" w:rsidP="00A32414">
            <w:pPr>
              <w:adjustRightInd w:val="0"/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ISG-01</w:t>
            </w:r>
          </w:p>
          <w:p w14:paraId="48ABE814" w14:textId="77777777" w:rsidR="00C56D8D" w:rsidRPr="00683CFD" w:rsidRDefault="00C56D8D" w:rsidP="00A32414">
            <w:pPr>
              <w:adjustRightInd w:val="0"/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(TARP)</w:t>
            </w:r>
          </w:p>
        </w:tc>
        <w:tc>
          <w:tcPr>
            <w:tcW w:w="284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31785" w14:textId="77777777" w:rsidR="00C56D8D" w:rsidRPr="00683CFD" w:rsidRDefault="00C56D8D" w:rsidP="00A32414">
            <w:pPr>
              <w:adjustRightInd w:val="0"/>
              <w:snapToGrid w:val="0"/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  <w:lang w:val="fr-FR"/>
              </w:rPr>
              <w:t xml:space="preserve">SC21-SA-IP-17. </w:t>
            </w:r>
            <w:r w:rsidRPr="00683CFD">
              <w:rPr>
                <w:rFonts w:ascii="Calibri" w:hAnsi="Calibri" w:cs="Calibri"/>
                <w:sz w:val="20"/>
                <w:szCs w:val="20"/>
              </w:rPr>
              <w:t xml:space="preserve">G Pilling, P. Hamer and S. Nicol. </w:t>
            </w: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Tuna Assessment Research Plan (TARP) for ‘Key’ Tuna Species Assessments in the WCPO, 2025-2028</w:t>
            </w:r>
          </w:p>
        </w:tc>
        <w:tc>
          <w:tcPr>
            <w:tcW w:w="48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9EB08" w14:textId="77777777" w:rsidR="00C56D8D" w:rsidRPr="00683CFD" w:rsidRDefault="00C56D8D" w:rsidP="00A32414">
            <w:pPr>
              <w:adjustRightInd w:val="0"/>
              <w:snapToGri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83CFD">
              <w:rPr>
                <w:rFonts w:ascii="Calibri" w:hAnsi="Calibri" w:cs="Calibri"/>
                <w:sz w:val="20"/>
                <w:szCs w:val="20"/>
              </w:rPr>
              <w:t>4.7.6.1</w:t>
            </w:r>
          </w:p>
        </w:tc>
        <w:tc>
          <w:tcPr>
            <w:tcW w:w="8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A8812" w14:textId="77777777" w:rsidR="00C56D8D" w:rsidRPr="00683CFD" w:rsidRDefault="00C56D8D" w:rsidP="00A32414">
            <w:pPr>
              <w:adjustRightInd w:val="0"/>
              <w:snapToGri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83CFD">
              <w:rPr>
                <w:rFonts w:ascii="Calibri" w:hAnsi="Calibri" w:cs="Calibri"/>
                <w:sz w:val="20"/>
                <w:szCs w:val="20"/>
              </w:rPr>
              <w:t>P. Hamer/</w:t>
            </w:r>
          </w:p>
          <w:p w14:paraId="4CE2DF2C" w14:textId="77777777" w:rsidR="00C56D8D" w:rsidRPr="00683CFD" w:rsidRDefault="00C56D8D" w:rsidP="00A32414">
            <w:pPr>
              <w:adjustRightInd w:val="0"/>
              <w:snapToGri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83CFD">
              <w:rPr>
                <w:rFonts w:ascii="Calibri" w:hAnsi="Calibri" w:cs="Calibri"/>
                <w:sz w:val="20"/>
                <w:szCs w:val="20"/>
              </w:rPr>
              <w:t>Thomas Usu (PNG)</w:t>
            </w:r>
          </w:p>
        </w:tc>
      </w:tr>
      <w:tr w:rsidR="00C56D8D" w:rsidRPr="00683CFD" w14:paraId="0CFF44A5" w14:textId="77777777" w:rsidTr="00A32414">
        <w:tc>
          <w:tcPr>
            <w:tcW w:w="8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9FAFB" w14:textId="77777777" w:rsidR="00C56D8D" w:rsidRPr="00683CFD" w:rsidRDefault="00C56D8D" w:rsidP="00A32414">
            <w:pPr>
              <w:adjustRightInd w:val="0"/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ISG-02</w:t>
            </w:r>
          </w:p>
          <w:p w14:paraId="781E201C" w14:textId="77777777" w:rsidR="00C56D8D" w:rsidRPr="00683CFD" w:rsidRDefault="00C56D8D" w:rsidP="00A32414">
            <w:pPr>
              <w:adjustRightInd w:val="0"/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(BRP)</w:t>
            </w:r>
          </w:p>
        </w:tc>
        <w:tc>
          <w:tcPr>
            <w:tcW w:w="284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2C377" w14:textId="77777777" w:rsidR="00C56D8D" w:rsidRPr="00683CFD" w:rsidRDefault="00C56D8D" w:rsidP="00A32414">
            <w:pPr>
              <w:adjustRightInd w:val="0"/>
              <w:snapToGrid w:val="0"/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  <w:lang w:val="fr-FR"/>
              </w:rPr>
              <w:t xml:space="preserve">SC21-SA-IP-18. </w:t>
            </w:r>
            <w:r w:rsidRPr="00683CFD">
              <w:rPr>
                <w:rFonts w:ascii="Calibri" w:hAnsi="Calibri" w:cs="Calibri"/>
                <w:sz w:val="20"/>
                <w:szCs w:val="20"/>
              </w:rPr>
              <w:t xml:space="preserve">S Brouwer and P. Hamer. </w:t>
            </w: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Progress against the 2023-2030 Billfish Research Plan - 2025</w:t>
            </w:r>
          </w:p>
        </w:tc>
        <w:tc>
          <w:tcPr>
            <w:tcW w:w="48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17848" w14:textId="77777777" w:rsidR="00C56D8D" w:rsidRPr="00683CFD" w:rsidRDefault="00C56D8D" w:rsidP="00A32414">
            <w:pPr>
              <w:adjustRightInd w:val="0"/>
              <w:snapToGri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83CFD">
              <w:rPr>
                <w:rFonts w:ascii="Calibri" w:hAnsi="Calibri" w:cs="Calibri"/>
                <w:sz w:val="20"/>
                <w:szCs w:val="20"/>
              </w:rPr>
              <w:t>4.7.6.2</w:t>
            </w:r>
          </w:p>
        </w:tc>
        <w:tc>
          <w:tcPr>
            <w:tcW w:w="8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04A02" w14:textId="77777777" w:rsidR="00C56D8D" w:rsidRPr="00683CFD" w:rsidRDefault="00C56D8D" w:rsidP="00A32414">
            <w:pPr>
              <w:adjustRightInd w:val="0"/>
              <w:snapToGri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83CFD">
              <w:rPr>
                <w:rFonts w:ascii="Calibri" w:hAnsi="Calibri" w:cs="Calibri"/>
                <w:sz w:val="20"/>
                <w:szCs w:val="20"/>
              </w:rPr>
              <w:t>S. Brouwer/</w:t>
            </w:r>
          </w:p>
          <w:p w14:paraId="7123FF1F" w14:textId="222227D1" w:rsidR="00C56D8D" w:rsidRPr="00683CFD" w:rsidRDefault="00CC5F9F" w:rsidP="00A32414">
            <w:pPr>
              <w:adjustRightInd w:val="0"/>
              <w:snapToGri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eastAsia="ko-KR"/>
              </w:rPr>
            </w:pPr>
            <w:ins w:id="5" w:author="SungKwon Soh" w:date="2025-08-13T14:35:00Z" w16du:dateUtc="2025-08-13T01:35:00Z">
              <w:r w:rsidRPr="00683CFD">
                <w:rPr>
                  <w:rFonts w:ascii="Calibri" w:hAnsi="Calibri" w:cs="Calibri"/>
                  <w:sz w:val="20"/>
                  <w:szCs w:val="20"/>
                </w:rPr>
                <w:t>Felipe Carvalho (USA)</w:t>
              </w:r>
            </w:ins>
          </w:p>
        </w:tc>
      </w:tr>
      <w:tr w:rsidR="00C56D8D" w:rsidRPr="00683CFD" w14:paraId="0BEAB54C" w14:textId="77777777" w:rsidTr="00A32414">
        <w:tc>
          <w:tcPr>
            <w:tcW w:w="8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93580" w14:textId="77777777" w:rsidR="00C56D8D" w:rsidRPr="00683CFD" w:rsidRDefault="00C56D8D" w:rsidP="00A32414">
            <w:pPr>
              <w:adjustRightInd w:val="0"/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ISG-03</w:t>
            </w:r>
          </w:p>
          <w:p w14:paraId="6E8634E2" w14:textId="77777777" w:rsidR="00C56D8D" w:rsidRPr="00683CFD" w:rsidRDefault="00C56D8D" w:rsidP="00A32414">
            <w:pPr>
              <w:adjustRightInd w:val="0"/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(SRP)</w:t>
            </w:r>
          </w:p>
        </w:tc>
        <w:tc>
          <w:tcPr>
            <w:tcW w:w="284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7A396" w14:textId="77777777" w:rsidR="00C56D8D" w:rsidRPr="00683CFD" w:rsidRDefault="00C56D8D" w:rsidP="00A32414">
            <w:pPr>
              <w:adjustRightInd w:val="0"/>
              <w:snapToGrid w:val="0"/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  <w:lang w:val="fr-FR"/>
              </w:rPr>
              <w:t xml:space="preserve">SC21-SA-IP-19. </w:t>
            </w:r>
            <w:r w:rsidRPr="00683CFD">
              <w:rPr>
                <w:rFonts w:ascii="Calibri" w:hAnsi="Calibri" w:cs="Calibri"/>
                <w:sz w:val="20"/>
                <w:szCs w:val="20"/>
              </w:rPr>
              <w:t xml:space="preserve">S Brouwer and P. Hamer. </w:t>
            </w: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Progress against the 2021-2030 Shark Research Plan - 2025</w:t>
            </w:r>
          </w:p>
        </w:tc>
        <w:tc>
          <w:tcPr>
            <w:tcW w:w="48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B711C" w14:textId="77777777" w:rsidR="00C56D8D" w:rsidRPr="00683CFD" w:rsidRDefault="00C56D8D" w:rsidP="00A32414">
            <w:pPr>
              <w:adjustRightInd w:val="0"/>
              <w:snapToGri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83CFD">
              <w:rPr>
                <w:rFonts w:ascii="Calibri" w:hAnsi="Calibri" w:cs="Calibri"/>
                <w:sz w:val="20"/>
                <w:szCs w:val="20"/>
              </w:rPr>
              <w:t>4.7.6.3</w:t>
            </w:r>
          </w:p>
        </w:tc>
        <w:tc>
          <w:tcPr>
            <w:tcW w:w="8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EFAD0" w14:textId="77777777" w:rsidR="00C56D8D" w:rsidRPr="00683CFD" w:rsidRDefault="00C56D8D" w:rsidP="00A32414">
            <w:pPr>
              <w:adjustRightInd w:val="0"/>
              <w:snapToGri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83CFD">
              <w:rPr>
                <w:rFonts w:ascii="Calibri" w:hAnsi="Calibri" w:cs="Calibri"/>
                <w:sz w:val="20"/>
                <w:szCs w:val="20"/>
              </w:rPr>
              <w:t>S. Brouwer/</w:t>
            </w:r>
          </w:p>
          <w:p w14:paraId="3E98EDE1" w14:textId="77777777" w:rsidR="00C56D8D" w:rsidRPr="00683CFD" w:rsidRDefault="00C56D8D" w:rsidP="00A32414">
            <w:pPr>
              <w:adjustRightInd w:val="0"/>
              <w:snapToGri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eastAsia="ko-KR"/>
              </w:rPr>
            </w:pPr>
            <w:r w:rsidRPr="00683CFD">
              <w:rPr>
                <w:rFonts w:ascii="Calibri" w:hAnsi="Calibri" w:cs="Calibri"/>
                <w:sz w:val="20"/>
                <w:szCs w:val="20"/>
              </w:rPr>
              <w:t>Mikihiko Kai (Japan)</w:t>
            </w:r>
          </w:p>
        </w:tc>
      </w:tr>
      <w:tr w:rsidR="00C56D8D" w:rsidRPr="00683CFD" w14:paraId="2A984F6C" w14:textId="77777777" w:rsidTr="00A32414">
        <w:tc>
          <w:tcPr>
            <w:tcW w:w="8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9CEF2" w14:textId="77777777" w:rsidR="00C56D8D" w:rsidRPr="00683CFD" w:rsidRDefault="00C56D8D" w:rsidP="00A32414">
            <w:pPr>
              <w:adjustRightInd w:val="0"/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ISG-04</w:t>
            </w:r>
          </w:p>
          <w:p w14:paraId="32C4E571" w14:textId="77777777" w:rsidR="00C56D8D" w:rsidRPr="00683CFD" w:rsidRDefault="00C56D8D" w:rsidP="00A32414">
            <w:pPr>
              <w:adjustRightInd w:val="0"/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ko-KR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  <w:lang w:eastAsia="ko-KR"/>
              </w:rPr>
              <w:t>(Seabirds)</w:t>
            </w:r>
          </w:p>
        </w:tc>
        <w:tc>
          <w:tcPr>
            <w:tcW w:w="284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2FD7C" w14:textId="77777777" w:rsidR="00C56D8D" w:rsidRPr="00683CFD" w:rsidRDefault="00C56D8D" w:rsidP="00A32414">
            <w:pPr>
              <w:adjustRightInd w:val="0"/>
              <w:snapToGrid w:val="0"/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Review of CMM for Seabirds (CMM2018-03)</w:t>
            </w:r>
          </w:p>
        </w:tc>
        <w:tc>
          <w:tcPr>
            <w:tcW w:w="48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E36B4A" w14:textId="77777777" w:rsidR="00C56D8D" w:rsidRPr="00683CFD" w:rsidRDefault="00C56D8D" w:rsidP="00A32414">
            <w:pPr>
              <w:adjustRightInd w:val="0"/>
              <w:snapToGri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83CFD">
              <w:rPr>
                <w:rFonts w:ascii="Calibri" w:hAnsi="Calibri" w:cs="Calibri"/>
                <w:sz w:val="20"/>
                <w:szCs w:val="20"/>
              </w:rPr>
              <w:t>6.4</w:t>
            </w:r>
          </w:p>
        </w:tc>
        <w:tc>
          <w:tcPr>
            <w:tcW w:w="8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7EFA4" w14:textId="77777777" w:rsidR="00C56D8D" w:rsidRPr="00683CFD" w:rsidRDefault="00C56D8D" w:rsidP="00A32414">
            <w:pPr>
              <w:adjustRightInd w:val="0"/>
              <w:snapToGri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683CFD">
              <w:rPr>
                <w:rFonts w:ascii="Calibri" w:hAnsi="Calibri" w:cs="Calibri"/>
                <w:sz w:val="20"/>
                <w:szCs w:val="20"/>
                <w:lang w:val="it-IT"/>
              </w:rPr>
              <w:t xml:space="preserve">I. Debski / </w:t>
            </w:r>
          </w:p>
          <w:p w14:paraId="4FD146DC" w14:textId="77777777" w:rsidR="00C56D8D" w:rsidRPr="00683CFD" w:rsidRDefault="00C56D8D" w:rsidP="00A32414">
            <w:pPr>
              <w:adjustRightInd w:val="0"/>
              <w:snapToGri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683CFD">
              <w:rPr>
                <w:rFonts w:ascii="Calibri" w:hAnsi="Calibri" w:cs="Calibri"/>
                <w:sz w:val="20"/>
                <w:szCs w:val="20"/>
                <w:lang w:val="it-IT"/>
              </w:rPr>
              <w:t>H. Benko (NZ)</w:t>
            </w:r>
          </w:p>
        </w:tc>
      </w:tr>
      <w:tr w:rsidR="00C56D8D" w:rsidRPr="00683CFD" w14:paraId="3866C255" w14:textId="77777777" w:rsidTr="00A32414">
        <w:tc>
          <w:tcPr>
            <w:tcW w:w="8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BB27C" w14:textId="77777777" w:rsidR="00C56D8D" w:rsidRPr="00683CFD" w:rsidRDefault="00C56D8D" w:rsidP="00A32414">
            <w:pPr>
              <w:adjustRightInd w:val="0"/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ISG-05</w:t>
            </w:r>
          </w:p>
          <w:p w14:paraId="176B0721" w14:textId="77777777" w:rsidR="00C56D8D" w:rsidRPr="00683CFD" w:rsidRDefault="00C56D8D" w:rsidP="00A32414">
            <w:pPr>
              <w:adjustRightInd w:val="0"/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ko-KR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  <w:lang w:eastAsia="ko-KR"/>
              </w:rPr>
              <w:t>(Size data)</w:t>
            </w:r>
          </w:p>
        </w:tc>
        <w:tc>
          <w:tcPr>
            <w:tcW w:w="284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D4CC9" w14:textId="77777777" w:rsidR="00C56D8D" w:rsidRPr="00683CFD" w:rsidRDefault="00C56D8D" w:rsidP="00A32414">
            <w:pPr>
              <w:adjustRightInd w:val="0"/>
              <w:snapToGrid w:val="0"/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SC21-ST-WP-02 </w:t>
            </w:r>
            <w:hyperlink r:id="rId5" w:history="1">
              <w:r w:rsidRPr="00683CFD">
                <w:rPr>
                  <w:rStyle w:val="Hyperlink"/>
                  <w:rFonts w:ascii="Calibri" w:hAnsi="Calibri" w:cs="Calibri"/>
                  <w:color w:val="auto"/>
                  <w:sz w:val="20"/>
                  <w:szCs w:val="20"/>
                  <w:u w:val="none"/>
                </w:rPr>
                <w:t>P. Hamer.</w:t>
              </w:r>
              <w:r w:rsidRPr="00683CFD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0"/>
                  <w:szCs w:val="20"/>
                  <w:u w:val="none"/>
                </w:rPr>
                <w:t xml:space="preserve"> Review and reconciliation of size data collected in the WCPFC-CA for stock assessment purposes (WCPFC Project: 127)</w:t>
              </w:r>
            </w:hyperlink>
          </w:p>
        </w:tc>
        <w:tc>
          <w:tcPr>
            <w:tcW w:w="48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7A605" w14:textId="77777777" w:rsidR="00C56D8D" w:rsidRPr="00683CFD" w:rsidRDefault="00C56D8D" w:rsidP="00A32414">
            <w:pPr>
              <w:adjustRightInd w:val="0"/>
              <w:snapToGri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83CFD">
              <w:rPr>
                <w:rFonts w:ascii="Calibri" w:hAnsi="Calibri" w:cs="Calibri"/>
                <w:sz w:val="20"/>
                <w:szCs w:val="20"/>
              </w:rPr>
              <w:t>3.1.2</w:t>
            </w:r>
          </w:p>
        </w:tc>
        <w:tc>
          <w:tcPr>
            <w:tcW w:w="8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8CFFB" w14:textId="77777777" w:rsidR="00C56D8D" w:rsidRPr="00683CFD" w:rsidRDefault="00C56D8D" w:rsidP="00A32414">
            <w:pPr>
              <w:adjustRightInd w:val="0"/>
              <w:snapToGri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83CFD">
              <w:rPr>
                <w:rFonts w:ascii="Calibri" w:hAnsi="Calibri" w:cs="Calibri"/>
                <w:sz w:val="20"/>
                <w:szCs w:val="20"/>
              </w:rPr>
              <w:t>P. Hamer/</w:t>
            </w:r>
          </w:p>
          <w:p w14:paraId="08BF9293" w14:textId="77777777" w:rsidR="00C56D8D" w:rsidRPr="00683CFD" w:rsidRDefault="00C56D8D" w:rsidP="00A32414">
            <w:pPr>
              <w:adjustRightInd w:val="0"/>
              <w:snapToGri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83CFD">
              <w:rPr>
                <w:rFonts w:ascii="Calibri" w:hAnsi="Calibri" w:cs="Calibri"/>
                <w:sz w:val="20"/>
                <w:szCs w:val="20"/>
              </w:rPr>
              <w:t>V</w:t>
            </w:r>
            <w:r w:rsidRPr="00683CFD">
              <w:rPr>
                <w:rFonts w:ascii="Calibri" w:hAnsi="Calibri" w:cs="Calibri"/>
                <w:sz w:val="20"/>
                <w:szCs w:val="20"/>
                <w:lang w:eastAsia="ko-KR"/>
              </w:rPr>
              <w:t>alerie</w:t>
            </w:r>
            <w:r w:rsidRPr="00683CFD">
              <w:rPr>
                <w:rFonts w:ascii="Calibri" w:hAnsi="Calibri" w:cs="Calibri"/>
                <w:sz w:val="20"/>
                <w:szCs w:val="20"/>
              </w:rPr>
              <w:t xml:space="preserve"> Post (USA)</w:t>
            </w:r>
          </w:p>
        </w:tc>
      </w:tr>
      <w:tr w:rsidR="00C56D8D" w:rsidRPr="00683CFD" w14:paraId="328ACB7A" w14:textId="77777777" w:rsidTr="00A32414">
        <w:tc>
          <w:tcPr>
            <w:tcW w:w="8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A01CE" w14:textId="77777777" w:rsidR="00C56D8D" w:rsidRPr="00683CFD" w:rsidRDefault="00C56D8D" w:rsidP="00A32414">
            <w:pPr>
              <w:adjustRightInd w:val="0"/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ISG-06</w:t>
            </w:r>
          </w:p>
          <w:p w14:paraId="21642E41" w14:textId="77777777" w:rsidR="00C56D8D" w:rsidRPr="00683CFD" w:rsidRDefault="00C56D8D" w:rsidP="00A32414">
            <w:pPr>
              <w:adjustRightInd w:val="0"/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ko-KR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  <w:lang w:eastAsia="ko-KR"/>
              </w:rPr>
              <w:t>(Cannery data)</w:t>
            </w:r>
          </w:p>
        </w:tc>
        <w:tc>
          <w:tcPr>
            <w:tcW w:w="284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F351A" w14:textId="77777777" w:rsidR="00C56D8D" w:rsidRPr="00683CFD" w:rsidRDefault="00C56D8D" w:rsidP="00A32414">
            <w:pPr>
              <w:adjustRightInd w:val="0"/>
              <w:snapToGrid w:val="0"/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hyperlink r:id="rId6" w:history="1">
              <w:r w:rsidRPr="00683CFD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0"/>
                  <w:szCs w:val="20"/>
                  <w:u w:val="none"/>
                </w:rPr>
                <w:t xml:space="preserve">SC21-ST-WP-04 </w:t>
              </w:r>
              <w:r w:rsidRPr="00683CFD">
                <w:rPr>
                  <w:rStyle w:val="Hyperlink"/>
                  <w:rFonts w:ascii="Calibri" w:hAnsi="Calibri" w:cs="Calibri"/>
                  <w:color w:val="auto"/>
                  <w:sz w:val="20"/>
                  <w:szCs w:val="20"/>
                  <w:u w:val="none"/>
                </w:rPr>
                <w:t xml:space="preserve">T. Vidal. </w:t>
              </w:r>
              <w:r w:rsidRPr="00683CFD">
                <w:rPr>
                  <w:rStyle w:val="Hyperlink"/>
                  <w:rFonts w:ascii="Calibri" w:hAnsi="Calibri" w:cs="Calibri"/>
                  <w:b/>
                  <w:bCs/>
                  <w:color w:val="auto"/>
                  <w:sz w:val="20"/>
                  <w:szCs w:val="20"/>
                  <w:u w:val="none"/>
                </w:rPr>
                <w:t>Project 114 Update: Progress in improving Cannery Receipt Data for WCPFC scientific work</w:t>
              </w:r>
            </w:hyperlink>
          </w:p>
        </w:tc>
        <w:tc>
          <w:tcPr>
            <w:tcW w:w="48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4F6D8" w14:textId="77777777" w:rsidR="00C56D8D" w:rsidRPr="00683CFD" w:rsidRDefault="00C56D8D" w:rsidP="00A32414">
            <w:pPr>
              <w:adjustRightInd w:val="0"/>
              <w:snapToGri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83CFD">
              <w:rPr>
                <w:rFonts w:ascii="Calibri" w:hAnsi="Calibri" w:cs="Calibri"/>
                <w:sz w:val="20"/>
                <w:szCs w:val="20"/>
              </w:rPr>
              <w:t>3.1.5</w:t>
            </w:r>
          </w:p>
        </w:tc>
        <w:tc>
          <w:tcPr>
            <w:tcW w:w="8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E927C" w14:textId="77777777" w:rsidR="00C56D8D" w:rsidRPr="00683CFD" w:rsidRDefault="00C56D8D" w:rsidP="00A32414">
            <w:pPr>
              <w:adjustRightInd w:val="0"/>
              <w:snapToGri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83CFD">
              <w:rPr>
                <w:rFonts w:ascii="Calibri" w:hAnsi="Calibri" w:cs="Calibri"/>
                <w:sz w:val="20"/>
                <w:szCs w:val="20"/>
              </w:rPr>
              <w:t>T.Vidal /</w:t>
            </w:r>
          </w:p>
          <w:p w14:paraId="69F68CF7" w14:textId="77777777" w:rsidR="00C56D8D" w:rsidRPr="00683CFD" w:rsidRDefault="00C56D8D" w:rsidP="00A32414">
            <w:pPr>
              <w:adjustRightInd w:val="0"/>
              <w:snapToGri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eastAsia="ko-KR"/>
              </w:rPr>
            </w:pPr>
            <w:r w:rsidRPr="00683CFD">
              <w:rPr>
                <w:rFonts w:ascii="Calibri" w:hAnsi="Calibri" w:cs="Calibri"/>
                <w:sz w:val="20"/>
                <w:szCs w:val="20"/>
              </w:rPr>
              <w:t>Emily</w:t>
            </w:r>
            <w:r w:rsidRPr="00683CFD">
              <w:rPr>
                <w:rFonts w:ascii="Calibri" w:hAnsi="Calibri" w:cs="Calibri"/>
                <w:sz w:val="20"/>
                <w:szCs w:val="20"/>
                <w:lang w:eastAsia="ko-KR"/>
              </w:rPr>
              <w:t xml:space="preserve"> Crigler Chair)</w:t>
            </w:r>
          </w:p>
        </w:tc>
      </w:tr>
      <w:tr w:rsidR="00C56D8D" w:rsidRPr="00683CFD" w14:paraId="0D37E502" w14:textId="77777777" w:rsidTr="00A32414">
        <w:trPr>
          <w:trHeight w:val="511"/>
        </w:trPr>
        <w:tc>
          <w:tcPr>
            <w:tcW w:w="8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CE8CE" w14:textId="77777777" w:rsidR="00C56D8D" w:rsidRPr="00683CFD" w:rsidRDefault="00C56D8D" w:rsidP="00A32414">
            <w:pPr>
              <w:adjustRightInd w:val="0"/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ISG-07</w:t>
            </w:r>
          </w:p>
          <w:p w14:paraId="316BE660" w14:textId="77777777" w:rsidR="00C56D8D" w:rsidRPr="00683CFD" w:rsidRDefault="00C56D8D" w:rsidP="00A32414">
            <w:pPr>
              <w:adjustRightInd w:val="0"/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(SA software)</w:t>
            </w:r>
          </w:p>
        </w:tc>
        <w:tc>
          <w:tcPr>
            <w:tcW w:w="284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1CBEA" w14:textId="77777777" w:rsidR="00C56D8D" w:rsidRPr="00683CFD" w:rsidRDefault="00C56D8D" w:rsidP="00A32414">
            <w:pPr>
              <w:adjustRightInd w:val="0"/>
              <w:snapToGri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  <w:lang w:eastAsia="ko-KR"/>
              </w:rPr>
              <w:t>SC21-SA</w:t>
            </w: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-WP-01. </w:t>
            </w:r>
            <w:r w:rsidRPr="00683CFD">
              <w:rPr>
                <w:rFonts w:ascii="Calibri" w:hAnsi="Calibri" w:cs="Calibri"/>
                <w:sz w:val="20"/>
                <w:szCs w:val="20"/>
              </w:rPr>
              <w:t xml:space="preserve">A. Magnusson, N. Davies, G. Pilling, and P. Hamer. </w:t>
            </w: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Project 123: Scoping the next generation of tuna stock assessment software</w:t>
            </w:r>
          </w:p>
        </w:tc>
        <w:tc>
          <w:tcPr>
            <w:tcW w:w="48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89E16" w14:textId="77777777" w:rsidR="00C56D8D" w:rsidRPr="00683CFD" w:rsidRDefault="00C56D8D" w:rsidP="00A32414">
            <w:pPr>
              <w:adjustRightInd w:val="0"/>
              <w:snapToGri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83CFD">
              <w:rPr>
                <w:rFonts w:ascii="Calibri" w:hAnsi="Calibri" w:cs="Calibri"/>
                <w:sz w:val="20"/>
                <w:szCs w:val="20"/>
              </w:rPr>
              <w:t>4.1.2</w:t>
            </w:r>
          </w:p>
        </w:tc>
        <w:tc>
          <w:tcPr>
            <w:tcW w:w="8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56FCF" w14:textId="77777777" w:rsidR="00C56D8D" w:rsidRPr="00683CFD" w:rsidRDefault="00C56D8D" w:rsidP="00A32414">
            <w:pPr>
              <w:adjustRightInd w:val="0"/>
              <w:snapToGri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83CFD">
              <w:rPr>
                <w:rFonts w:ascii="Calibri" w:hAnsi="Calibri" w:cs="Calibri"/>
                <w:sz w:val="20"/>
                <w:szCs w:val="20"/>
              </w:rPr>
              <w:t>A. Magnusson/</w:t>
            </w:r>
          </w:p>
          <w:p w14:paraId="7B5F2C6A" w14:textId="77777777" w:rsidR="00C56D8D" w:rsidRPr="00683CFD" w:rsidRDefault="00C56D8D" w:rsidP="00A32414">
            <w:pPr>
              <w:adjustRightInd w:val="0"/>
              <w:snapToGrid w:val="0"/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83CFD">
              <w:rPr>
                <w:rFonts w:ascii="Calibri" w:hAnsi="Calibri" w:cs="Calibri"/>
                <w:sz w:val="20"/>
                <w:szCs w:val="20"/>
              </w:rPr>
              <w:t>Mark Fitchett (Am. Samoa)</w:t>
            </w:r>
          </w:p>
        </w:tc>
      </w:tr>
      <w:bookmarkEnd w:id="3"/>
      <w:bookmarkEnd w:id="4"/>
    </w:tbl>
    <w:p w14:paraId="34593300" w14:textId="77777777" w:rsidR="00C56D8D" w:rsidRPr="00AA5B85" w:rsidRDefault="00C56D8D" w:rsidP="00C56D8D">
      <w:pPr>
        <w:spacing w:after="0" w:line="240" w:lineRule="auto"/>
        <w:rPr>
          <w:rFonts w:ascii="Calibri" w:eastAsia="Batang" w:hAnsi="Calibri" w:cs="Calibri"/>
          <w:b/>
          <w:bCs/>
          <w:kern w:val="2"/>
          <w:sz w:val="20"/>
          <w:szCs w:val="20"/>
          <w:lang w:val="en-US" w:eastAsia="ko-KR"/>
        </w:rPr>
      </w:pPr>
    </w:p>
    <w:p w14:paraId="5D066675" w14:textId="283EE63C" w:rsidR="00C56D8D" w:rsidRPr="00AA5B85" w:rsidRDefault="00C56D8D" w:rsidP="00C56D8D">
      <w:pPr>
        <w:spacing w:after="0" w:line="240" w:lineRule="auto"/>
        <w:rPr>
          <w:rFonts w:ascii="Calibri" w:eastAsia="Batang" w:hAnsi="Calibri" w:cs="Calibri"/>
          <w:b/>
          <w:bCs/>
          <w:kern w:val="2"/>
          <w:lang w:val="en-US" w:eastAsia="ko-KR"/>
        </w:rPr>
      </w:pPr>
      <w:r w:rsidRPr="00AA5B85">
        <w:rPr>
          <w:rFonts w:ascii="Calibri" w:eastAsia="Batang" w:hAnsi="Calibri" w:cs="Calibri"/>
          <w:b/>
          <w:bCs/>
          <w:kern w:val="2"/>
          <w:lang w:val="en-US" w:eastAsia="ko-KR"/>
        </w:rPr>
        <w:t>ISG ScheduleI</w:t>
      </w:r>
      <w:r w:rsidR="00620034">
        <w:rPr>
          <w:rFonts w:ascii="Calibri" w:eastAsia="Batang" w:hAnsi="Calibri" w:cs="Calibri"/>
          <w:b/>
          <w:bCs/>
          <w:kern w:val="2"/>
          <w:lang w:val="en-US" w:eastAsia="ko-KR"/>
        </w:rPr>
        <w:t>e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701"/>
        <w:gridCol w:w="443"/>
        <w:gridCol w:w="441"/>
        <w:gridCol w:w="441"/>
        <w:gridCol w:w="1554"/>
        <w:gridCol w:w="1620"/>
        <w:gridCol w:w="1629"/>
        <w:gridCol w:w="1511"/>
      </w:tblGrid>
      <w:tr w:rsidR="00C56D8D" w:rsidRPr="00683CFD" w14:paraId="1BDEDC0D" w14:textId="77777777" w:rsidTr="00683CFD">
        <w:trPr>
          <w:trHeight w:val="255"/>
        </w:trPr>
        <w:tc>
          <w:tcPr>
            <w:tcW w:w="9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9958014" w14:textId="77777777" w:rsidR="00C56D8D" w:rsidRPr="00683CFD" w:rsidRDefault="00C56D8D" w:rsidP="00A3241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75F567B" w14:textId="77777777" w:rsidR="00C56D8D" w:rsidRPr="00683CFD" w:rsidRDefault="00C56D8D" w:rsidP="00A3241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F859701" w14:textId="77777777" w:rsidR="00C56D8D" w:rsidRPr="00683CFD" w:rsidRDefault="00C56D8D" w:rsidP="00A3241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2FEF7E6" w14:textId="77777777" w:rsidR="00C56D8D" w:rsidRPr="00683CFD" w:rsidRDefault="00C56D8D" w:rsidP="00A3241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4A791A2E" w14:textId="77777777" w:rsidR="00C56D8D" w:rsidRPr="00683CFD" w:rsidRDefault="00C56D8D" w:rsidP="00A3241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Wed, 13</w:t>
            </w:r>
          </w:p>
        </w:tc>
        <w:tc>
          <w:tcPr>
            <w:tcW w:w="8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2EE3892" w14:textId="77777777" w:rsidR="00C56D8D" w:rsidRPr="00683CFD" w:rsidRDefault="00C56D8D" w:rsidP="00A3241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Thu, 14</w:t>
            </w:r>
          </w:p>
        </w:tc>
        <w:tc>
          <w:tcPr>
            <w:tcW w:w="8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7FCF50F" w14:textId="77777777" w:rsidR="00C56D8D" w:rsidRPr="00683CFD" w:rsidRDefault="00C56D8D" w:rsidP="00A3241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Fri, 15</w:t>
            </w:r>
          </w:p>
        </w:tc>
        <w:tc>
          <w:tcPr>
            <w:tcW w:w="8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14:paraId="2E5206E2" w14:textId="77777777" w:rsidR="00C56D8D" w:rsidRPr="00683CFD" w:rsidRDefault="00C56D8D" w:rsidP="00A3241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Sat, 16</w:t>
            </w:r>
          </w:p>
        </w:tc>
      </w:tr>
      <w:tr w:rsidR="00C56D8D" w:rsidRPr="00683CFD" w14:paraId="2DF3417C" w14:textId="77777777" w:rsidTr="00683CFD">
        <w:trPr>
          <w:trHeight w:val="36"/>
        </w:trPr>
        <w:tc>
          <w:tcPr>
            <w:tcW w:w="9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FACB14B" w14:textId="77777777" w:rsidR="00C56D8D" w:rsidRPr="00683CFD" w:rsidRDefault="00C56D8D" w:rsidP="00A3241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AM</w:t>
            </w:r>
          </w:p>
          <w:p w14:paraId="2F1A6A88" w14:textId="77777777" w:rsidR="00C56D8D" w:rsidRPr="00683CFD" w:rsidRDefault="00C56D8D" w:rsidP="00A3241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(0.5h)</w:t>
            </w:r>
          </w:p>
        </w:tc>
        <w:tc>
          <w:tcPr>
            <w:tcW w:w="2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375A68B" w14:textId="77777777" w:rsidR="00C56D8D" w:rsidRPr="00683CFD" w:rsidRDefault="00C56D8D" w:rsidP="00A3241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382F2BE" w14:textId="77777777" w:rsidR="00C56D8D" w:rsidRPr="00683CFD" w:rsidRDefault="00C56D8D" w:rsidP="00A3241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1A75179" w14:textId="77777777" w:rsidR="00C56D8D" w:rsidRPr="00683CFD" w:rsidRDefault="00C56D8D" w:rsidP="00A3241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AED388C" w14:textId="77777777" w:rsidR="00C56D8D" w:rsidRPr="00683CFD" w:rsidRDefault="00C56D8D" w:rsidP="00A32414">
            <w:pPr>
              <w:spacing w:after="0" w:line="240" w:lineRule="auto"/>
              <w:rPr>
                <w:rFonts w:ascii="Calibri" w:hAnsi="Calibri" w:cs="Calibri"/>
                <w:color w:val="3366FF"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color w:val="3366FF"/>
                <w:sz w:val="20"/>
                <w:szCs w:val="20"/>
              </w:rPr>
              <w:t> </w:t>
            </w:r>
          </w:p>
        </w:tc>
        <w:tc>
          <w:tcPr>
            <w:tcW w:w="8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99EFF11" w14:textId="77777777" w:rsidR="00C56D8D" w:rsidRPr="00683CFD" w:rsidRDefault="00C56D8D" w:rsidP="00A32414">
            <w:pPr>
              <w:adjustRightInd w:val="0"/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ISG-05</w:t>
            </w:r>
          </w:p>
          <w:p w14:paraId="73AC1AF5" w14:textId="77777777" w:rsidR="00C56D8D" w:rsidRPr="00683CFD" w:rsidRDefault="00C56D8D" w:rsidP="00A32414">
            <w:pPr>
              <w:spacing w:after="0" w:line="240" w:lineRule="auto"/>
              <w:jc w:val="center"/>
              <w:rPr>
                <w:rFonts w:ascii="Calibri" w:hAnsi="Calibri" w:cs="Calibri"/>
                <w:color w:val="3366FF"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  <w:lang w:eastAsia="ko-KR"/>
              </w:rPr>
              <w:t>(Size data)</w:t>
            </w:r>
          </w:p>
        </w:tc>
        <w:tc>
          <w:tcPr>
            <w:tcW w:w="8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C932131" w14:textId="77777777" w:rsidR="00C56D8D" w:rsidRPr="00683CFD" w:rsidRDefault="00C56D8D" w:rsidP="00A32414">
            <w:pPr>
              <w:adjustRightInd w:val="0"/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ISG-01</w:t>
            </w:r>
          </w:p>
          <w:p w14:paraId="236D15C4" w14:textId="77777777" w:rsidR="00C56D8D" w:rsidRPr="00683CFD" w:rsidRDefault="00C56D8D" w:rsidP="00A32414">
            <w:pPr>
              <w:spacing w:after="0" w:line="240" w:lineRule="auto"/>
              <w:jc w:val="center"/>
              <w:rPr>
                <w:rFonts w:ascii="Calibri" w:hAnsi="Calibri" w:cs="Calibri"/>
                <w:color w:val="3366FF"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(TARP)</w:t>
            </w:r>
          </w:p>
        </w:tc>
        <w:tc>
          <w:tcPr>
            <w:tcW w:w="8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AE8C630" w14:textId="77777777" w:rsidR="00C56D8D" w:rsidRPr="00683CFD" w:rsidRDefault="00C56D8D" w:rsidP="00A32414">
            <w:pPr>
              <w:adjustRightInd w:val="0"/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ISG-03</w:t>
            </w:r>
          </w:p>
          <w:p w14:paraId="3F07EBF1" w14:textId="77777777" w:rsidR="00C56D8D" w:rsidRPr="00683CFD" w:rsidRDefault="00C56D8D" w:rsidP="00A32414">
            <w:pPr>
              <w:spacing w:after="0" w:line="240" w:lineRule="auto"/>
              <w:jc w:val="center"/>
              <w:rPr>
                <w:rFonts w:ascii="Calibri" w:hAnsi="Calibri" w:cs="Calibri"/>
                <w:color w:val="3366FF"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(SRP)</w:t>
            </w:r>
          </w:p>
        </w:tc>
      </w:tr>
      <w:tr w:rsidR="00C56D8D" w:rsidRPr="00683CFD" w14:paraId="7F21FDEC" w14:textId="77777777" w:rsidTr="00683CFD">
        <w:trPr>
          <w:trHeight w:val="36"/>
        </w:trPr>
        <w:tc>
          <w:tcPr>
            <w:tcW w:w="9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8241014" w14:textId="77777777" w:rsidR="00C56D8D" w:rsidRPr="00683CFD" w:rsidRDefault="00C56D8D" w:rsidP="00A3241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After Lunch</w:t>
            </w:r>
          </w:p>
          <w:p w14:paraId="4A89CDE5" w14:textId="77777777" w:rsidR="00C56D8D" w:rsidRPr="00683CFD" w:rsidRDefault="00C56D8D" w:rsidP="00A3241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(0.5h)</w:t>
            </w:r>
          </w:p>
        </w:tc>
        <w:tc>
          <w:tcPr>
            <w:tcW w:w="2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3ACA2FC" w14:textId="77777777" w:rsidR="00C56D8D" w:rsidRPr="00683CFD" w:rsidRDefault="00C56D8D" w:rsidP="00A3241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0F55A64" w14:textId="77777777" w:rsidR="00C56D8D" w:rsidRPr="00683CFD" w:rsidRDefault="00C56D8D" w:rsidP="00A3241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F9974AF" w14:textId="77777777" w:rsidR="00C56D8D" w:rsidRPr="00683CFD" w:rsidRDefault="00C56D8D" w:rsidP="00A3241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1E4CEB" w14:textId="77777777" w:rsidR="00C56D8D" w:rsidRPr="00683CFD" w:rsidRDefault="00C56D8D" w:rsidP="00A32414">
            <w:pPr>
              <w:spacing w:after="0" w:line="240" w:lineRule="auto"/>
              <w:rPr>
                <w:rFonts w:ascii="Calibri" w:hAnsi="Calibri" w:cs="Calibri"/>
                <w:color w:val="3366FF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79AA11" w14:textId="77777777" w:rsidR="00C56D8D" w:rsidRPr="00683CFD" w:rsidRDefault="00C56D8D" w:rsidP="00A32414">
            <w:pPr>
              <w:spacing w:after="0" w:line="240" w:lineRule="auto"/>
              <w:jc w:val="center"/>
              <w:rPr>
                <w:rFonts w:ascii="Calibri" w:hAnsi="Calibri" w:cs="Calibri"/>
                <w:color w:val="3366FF"/>
                <w:sz w:val="20"/>
                <w:szCs w:val="20"/>
              </w:rPr>
            </w:pPr>
          </w:p>
        </w:tc>
        <w:tc>
          <w:tcPr>
            <w:tcW w:w="8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C7E07B9" w14:textId="77777777" w:rsidR="00C56D8D" w:rsidRPr="00683CFD" w:rsidRDefault="00C56D8D" w:rsidP="00A32414">
            <w:pPr>
              <w:adjustRightInd w:val="0"/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ISG-07</w:t>
            </w:r>
          </w:p>
          <w:p w14:paraId="49FB0ADD" w14:textId="77777777" w:rsidR="00C56D8D" w:rsidRPr="00683CFD" w:rsidRDefault="00C56D8D" w:rsidP="00A32414">
            <w:pPr>
              <w:spacing w:after="0" w:line="240" w:lineRule="auto"/>
              <w:jc w:val="center"/>
              <w:rPr>
                <w:rFonts w:ascii="Calibri" w:hAnsi="Calibri" w:cs="Calibri"/>
                <w:color w:val="3366FF"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(SA software)</w:t>
            </w:r>
          </w:p>
        </w:tc>
        <w:tc>
          <w:tcPr>
            <w:tcW w:w="8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EDCA524" w14:textId="77777777" w:rsidR="00C56D8D" w:rsidRPr="00683CFD" w:rsidRDefault="00C56D8D" w:rsidP="00A32414">
            <w:pPr>
              <w:adjustRightInd w:val="0"/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ISG-07</w:t>
            </w:r>
          </w:p>
          <w:p w14:paraId="31B81C4A" w14:textId="77777777" w:rsidR="00C56D8D" w:rsidRPr="00683CFD" w:rsidRDefault="00C56D8D" w:rsidP="00A32414">
            <w:pPr>
              <w:spacing w:after="0" w:line="240" w:lineRule="auto"/>
              <w:jc w:val="center"/>
              <w:rPr>
                <w:rFonts w:ascii="Calibri" w:hAnsi="Calibri" w:cs="Calibri"/>
                <w:color w:val="3366FF"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(SA software)</w:t>
            </w:r>
          </w:p>
        </w:tc>
      </w:tr>
      <w:tr w:rsidR="00C56D8D" w:rsidRPr="00683CFD" w14:paraId="7E2852CC" w14:textId="77777777" w:rsidTr="00683CFD">
        <w:trPr>
          <w:trHeight w:val="36"/>
        </w:trPr>
        <w:tc>
          <w:tcPr>
            <w:tcW w:w="9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6174C08" w14:textId="77777777" w:rsidR="00C56D8D" w:rsidRPr="00683CFD" w:rsidRDefault="00C56D8D" w:rsidP="00A3241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PM</w:t>
            </w:r>
          </w:p>
          <w:p w14:paraId="56CCAE24" w14:textId="77777777" w:rsidR="00C56D8D" w:rsidRPr="00683CFD" w:rsidRDefault="00C56D8D" w:rsidP="00A3241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(0.5h)</w:t>
            </w:r>
          </w:p>
        </w:tc>
        <w:tc>
          <w:tcPr>
            <w:tcW w:w="2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5416FC0" w14:textId="77777777" w:rsidR="00C56D8D" w:rsidRPr="00683CFD" w:rsidRDefault="00C56D8D" w:rsidP="00A3241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A68D5F8" w14:textId="77777777" w:rsidR="00C56D8D" w:rsidRPr="00683CFD" w:rsidRDefault="00C56D8D" w:rsidP="00A3241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2E54DEE" w14:textId="77777777" w:rsidR="00C56D8D" w:rsidRPr="00683CFD" w:rsidRDefault="00C56D8D" w:rsidP="00A3241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EB7E34" w14:textId="77777777" w:rsidR="00C56D8D" w:rsidRPr="00683CFD" w:rsidRDefault="00C56D8D" w:rsidP="00A32414">
            <w:pPr>
              <w:spacing w:after="0" w:line="240" w:lineRule="auto"/>
              <w:rPr>
                <w:rFonts w:ascii="Calibri" w:hAnsi="Calibri" w:cs="Calibri"/>
                <w:color w:val="3366FF"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2554318" w14:textId="77777777" w:rsidR="00C56D8D" w:rsidRPr="00683CFD" w:rsidRDefault="00C56D8D" w:rsidP="00A32414">
            <w:pPr>
              <w:adjustRightInd w:val="0"/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ISG-06</w:t>
            </w:r>
          </w:p>
          <w:p w14:paraId="6BFBBE04" w14:textId="77777777" w:rsidR="00C56D8D" w:rsidRPr="00683CFD" w:rsidRDefault="00C56D8D" w:rsidP="00A32414">
            <w:pPr>
              <w:spacing w:after="0" w:line="240" w:lineRule="auto"/>
              <w:jc w:val="center"/>
              <w:rPr>
                <w:rFonts w:ascii="Calibri" w:hAnsi="Calibri" w:cs="Calibri"/>
                <w:color w:val="3366FF"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  <w:lang w:eastAsia="ko-KR"/>
              </w:rPr>
              <w:t>(Cannery data)</w:t>
            </w:r>
          </w:p>
        </w:tc>
        <w:tc>
          <w:tcPr>
            <w:tcW w:w="8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3B5988A" w14:textId="77777777" w:rsidR="00C56D8D" w:rsidRPr="00683CFD" w:rsidRDefault="00C56D8D" w:rsidP="00A32414">
            <w:pPr>
              <w:adjustRightInd w:val="0"/>
              <w:snapToGri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ISG-02</w:t>
            </w:r>
          </w:p>
          <w:p w14:paraId="58A9ADFD" w14:textId="77777777" w:rsidR="00C56D8D" w:rsidRPr="00683CFD" w:rsidRDefault="00C56D8D" w:rsidP="00A32414">
            <w:pPr>
              <w:spacing w:after="0" w:line="240" w:lineRule="auto"/>
              <w:jc w:val="center"/>
              <w:rPr>
                <w:rFonts w:ascii="Calibri" w:hAnsi="Calibri" w:cs="Calibri"/>
                <w:color w:val="3366FF"/>
                <w:sz w:val="20"/>
                <w:szCs w:val="20"/>
              </w:rPr>
            </w:pPr>
            <w:r w:rsidRPr="00683CFD">
              <w:rPr>
                <w:rFonts w:ascii="Calibri" w:hAnsi="Calibri" w:cs="Calibri"/>
                <w:b/>
                <w:bCs/>
                <w:sz w:val="20"/>
                <w:szCs w:val="20"/>
              </w:rPr>
              <w:t>(BRP)</w:t>
            </w:r>
          </w:p>
        </w:tc>
        <w:tc>
          <w:tcPr>
            <w:tcW w:w="8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8B45EAB" w14:textId="77777777" w:rsidR="00683CFD" w:rsidRPr="00683CFD" w:rsidRDefault="00683CFD" w:rsidP="00683CFD">
            <w:pPr>
              <w:adjustRightInd w:val="0"/>
              <w:snapToGrid w:val="0"/>
              <w:spacing w:after="0" w:line="240" w:lineRule="auto"/>
              <w:jc w:val="center"/>
              <w:rPr>
                <w:ins w:id="6" w:author="SungKwon Soh" w:date="2025-08-15T11:38:00Z" w16du:dateUtc="2025-08-14T22:38:00Z"/>
                <w:rFonts w:ascii="Calibri" w:hAnsi="Calibri" w:cs="Calibri"/>
                <w:b/>
                <w:bCs/>
                <w:sz w:val="20"/>
                <w:szCs w:val="20"/>
              </w:rPr>
            </w:pPr>
            <w:ins w:id="7" w:author="SungKwon Soh" w:date="2025-08-15T11:38:00Z" w16du:dateUtc="2025-08-14T22:38:00Z">
              <w:r w:rsidRPr="00683CFD">
                <w:rPr>
                  <w:rFonts w:ascii="Calibri" w:hAnsi="Calibri" w:cs="Calibri"/>
                  <w:b/>
                  <w:bCs/>
                  <w:sz w:val="20"/>
                  <w:szCs w:val="20"/>
                </w:rPr>
                <w:t>ISG-01</w:t>
              </w:r>
            </w:ins>
          </w:p>
          <w:p w14:paraId="7B9AD69E" w14:textId="3AA0C9EC" w:rsidR="00C56D8D" w:rsidRPr="00683CFD" w:rsidRDefault="00683CFD" w:rsidP="00683CFD">
            <w:pPr>
              <w:spacing w:after="0" w:line="240" w:lineRule="auto"/>
              <w:jc w:val="center"/>
              <w:rPr>
                <w:rFonts w:ascii="Calibri" w:hAnsi="Calibri" w:cs="Calibri"/>
                <w:color w:val="3366FF"/>
                <w:sz w:val="20"/>
                <w:szCs w:val="20"/>
              </w:rPr>
            </w:pPr>
            <w:ins w:id="8" w:author="SungKwon Soh" w:date="2025-08-15T11:38:00Z" w16du:dateUtc="2025-08-14T22:38:00Z">
              <w:r w:rsidRPr="00683CFD">
                <w:rPr>
                  <w:rFonts w:ascii="Calibri" w:hAnsi="Calibri" w:cs="Calibri"/>
                  <w:b/>
                  <w:bCs/>
                  <w:sz w:val="20"/>
                  <w:szCs w:val="20"/>
                </w:rPr>
                <w:t>(TARP)</w:t>
              </w:r>
            </w:ins>
          </w:p>
        </w:tc>
      </w:tr>
    </w:tbl>
    <w:p w14:paraId="3423B9EE" w14:textId="77777777" w:rsidR="00C56D8D" w:rsidRPr="00AA5B85" w:rsidRDefault="00C56D8D" w:rsidP="00C56D8D">
      <w:pPr>
        <w:spacing w:after="160" w:line="259" w:lineRule="auto"/>
        <w:rPr>
          <w:rFonts w:ascii="Calibri" w:hAnsi="Calibri" w:cs="Calibri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699"/>
        <w:gridCol w:w="1095"/>
        <w:gridCol w:w="1500"/>
        <w:gridCol w:w="1354"/>
        <w:gridCol w:w="1500"/>
        <w:gridCol w:w="1448"/>
        <w:gridCol w:w="372"/>
        <w:gridCol w:w="372"/>
      </w:tblGrid>
      <w:tr w:rsidR="00683CFD" w:rsidRPr="00683CFD" w14:paraId="6FC94D99" w14:textId="77777777" w:rsidTr="00683CFD">
        <w:trPr>
          <w:trHeight w:val="36"/>
        </w:trPr>
        <w:tc>
          <w:tcPr>
            <w:tcW w:w="9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38B75A2" w14:textId="77777777" w:rsidR="00683CFD" w:rsidRPr="00683CFD" w:rsidRDefault="00683CFD" w:rsidP="00D76FC8">
            <w:pPr>
              <w:spacing w:after="0" w:line="240" w:lineRule="auto"/>
              <w:rPr>
                <w:sz w:val="20"/>
                <w:szCs w:val="20"/>
              </w:rPr>
            </w:pPr>
            <w:r w:rsidRPr="00683C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82CC20F" w14:textId="77777777" w:rsidR="00683CFD" w:rsidRPr="00683CFD" w:rsidRDefault="00683CFD" w:rsidP="00683C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83CFD">
              <w:rPr>
                <w:b/>
                <w:bCs/>
                <w:sz w:val="20"/>
                <w:szCs w:val="20"/>
              </w:rPr>
              <w:t>Sun, 17</w:t>
            </w:r>
          </w:p>
        </w:tc>
        <w:tc>
          <w:tcPr>
            <w:tcW w:w="8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81D9D2D" w14:textId="77777777" w:rsidR="00683CFD" w:rsidRPr="00683CFD" w:rsidRDefault="00683CFD" w:rsidP="00683C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83CFD">
              <w:rPr>
                <w:b/>
                <w:bCs/>
                <w:sz w:val="20"/>
                <w:szCs w:val="20"/>
              </w:rPr>
              <w:t>Mon, 18</w:t>
            </w:r>
          </w:p>
        </w:tc>
        <w:tc>
          <w:tcPr>
            <w:tcW w:w="7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323BE7C" w14:textId="77777777" w:rsidR="00683CFD" w:rsidRPr="00683CFD" w:rsidRDefault="00683CFD" w:rsidP="00683C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83CFD">
              <w:rPr>
                <w:b/>
                <w:bCs/>
                <w:sz w:val="20"/>
                <w:szCs w:val="20"/>
              </w:rPr>
              <w:t>Tue, 19</w:t>
            </w:r>
          </w:p>
        </w:tc>
        <w:tc>
          <w:tcPr>
            <w:tcW w:w="8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D4F6DB2" w14:textId="77777777" w:rsidR="00683CFD" w:rsidRPr="00683CFD" w:rsidRDefault="00683CFD" w:rsidP="00683C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83CFD">
              <w:rPr>
                <w:b/>
                <w:bCs/>
                <w:sz w:val="20"/>
                <w:szCs w:val="20"/>
              </w:rPr>
              <w:t>Wed, 20</w:t>
            </w:r>
          </w:p>
        </w:tc>
        <w:tc>
          <w:tcPr>
            <w:tcW w:w="7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B30068D" w14:textId="50D349D7" w:rsidR="00683CFD" w:rsidRPr="00683CFD" w:rsidRDefault="00683CFD" w:rsidP="00683C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83CFD">
              <w:rPr>
                <w:b/>
                <w:bCs/>
                <w:sz w:val="20"/>
                <w:szCs w:val="20"/>
              </w:rPr>
              <w:t>Thu, 21</w:t>
            </w:r>
          </w:p>
        </w:tc>
        <w:tc>
          <w:tcPr>
            <w:tcW w:w="1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C783499" w14:textId="77777777" w:rsidR="00683CFD" w:rsidRPr="00683CFD" w:rsidRDefault="00683CFD" w:rsidP="00D76FC8">
            <w:pPr>
              <w:spacing w:after="0" w:line="240" w:lineRule="auto"/>
              <w:rPr>
                <w:sz w:val="20"/>
                <w:szCs w:val="20"/>
              </w:rPr>
            </w:pPr>
            <w:r w:rsidRPr="00683C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A86C892" w14:textId="77777777" w:rsidR="00683CFD" w:rsidRPr="00683CFD" w:rsidRDefault="00683CFD" w:rsidP="00D76FC8">
            <w:pPr>
              <w:spacing w:after="0" w:line="240" w:lineRule="auto"/>
              <w:rPr>
                <w:sz w:val="20"/>
                <w:szCs w:val="20"/>
              </w:rPr>
            </w:pPr>
            <w:r w:rsidRPr="00683CFD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83CFD" w:rsidRPr="00683CFD" w14:paraId="1F7659D9" w14:textId="77777777" w:rsidTr="00683CFD">
        <w:trPr>
          <w:trHeight w:val="495"/>
        </w:trPr>
        <w:tc>
          <w:tcPr>
            <w:tcW w:w="9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8B2C824" w14:textId="77777777" w:rsidR="00683CFD" w:rsidRPr="00683CFD" w:rsidRDefault="00683CFD" w:rsidP="00D76FC8">
            <w:pPr>
              <w:spacing w:after="0" w:line="240" w:lineRule="auto"/>
              <w:rPr>
                <w:sz w:val="20"/>
                <w:szCs w:val="20"/>
              </w:rPr>
            </w:pPr>
            <w:r w:rsidRPr="00683CFD">
              <w:rPr>
                <w:b/>
                <w:bCs/>
                <w:sz w:val="20"/>
                <w:szCs w:val="20"/>
              </w:rPr>
              <w:t>AM</w:t>
            </w:r>
          </w:p>
          <w:p w14:paraId="1DB4D3BD" w14:textId="77777777" w:rsidR="00683CFD" w:rsidRPr="00683CFD" w:rsidRDefault="00683CFD" w:rsidP="00D76FC8">
            <w:pPr>
              <w:spacing w:after="0" w:line="240" w:lineRule="auto"/>
              <w:rPr>
                <w:sz w:val="20"/>
                <w:szCs w:val="20"/>
              </w:rPr>
            </w:pPr>
            <w:r w:rsidRPr="00683CFD">
              <w:rPr>
                <w:b/>
                <w:bCs/>
                <w:sz w:val="20"/>
                <w:szCs w:val="20"/>
              </w:rPr>
              <w:t>(0.5h)</w:t>
            </w: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D2BB827" w14:textId="77777777" w:rsidR="00683CFD" w:rsidRPr="00683CFD" w:rsidRDefault="00683CFD" w:rsidP="00D76FC8">
            <w:pPr>
              <w:spacing w:after="0" w:line="240" w:lineRule="auto"/>
              <w:rPr>
                <w:sz w:val="20"/>
                <w:szCs w:val="20"/>
              </w:rPr>
            </w:pPr>
            <w:r w:rsidRPr="00683C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3BC0C29" w14:textId="77777777" w:rsidR="00683CFD" w:rsidRPr="00683CFD" w:rsidRDefault="00683CFD" w:rsidP="00683CFD">
            <w:pPr>
              <w:adjustRightInd w:val="0"/>
              <w:snapToGrid w:val="0"/>
              <w:spacing w:after="0" w:line="240" w:lineRule="auto"/>
              <w:jc w:val="center"/>
              <w:rPr>
                <w:ins w:id="9" w:author="SungKwon Soh" w:date="2025-08-15T11:37:00Z" w16du:dateUtc="2025-08-14T22:37:00Z"/>
                <w:rFonts w:ascii="Calibri" w:hAnsi="Calibri" w:cs="Calibri"/>
                <w:b/>
                <w:bCs/>
                <w:sz w:val="20"/>
                <w:szCs w:val="20"/>
              </w:rPr>
            </w:pPr>
            <w:r w:rsidRPr="00683CFD">
              <w:rPr>
                <w:b/>
                <w:bCs/>
                <w:sz w:val="20"/>
                <w:szCs w:val="20"/>
              </w:rPr>
              <w:t> </w:t>
            </w:r>
            <w:ins w:id="10" w:author="SungKwon Soh" w:date="2025-08-15T11:37:00Z" w16du:dateUtc="2025-08-14T22:37:00Z">
              <w:r w:rsidRPr="00683CFD">
                <w:rPr>
                  <w:rFonts w:ascii="Calibri" w:hAnsi="Calibri" w:cs="Calibri"/>
                  <w:b/>
                  <w:bCs/>
                  <w:sz w:val="20"/>
                  <w:szCs w:val="20"/>
                </w:rPr>
                <w:t>ISG-04</w:t>
              </w:r>
            </w:ins>
          </w:p>
          <w:p w14:paraId="51447660" w14:textId="002B52CC" w:rsidR="00683CFD" w:rsidRPr="00683CFD" w:rsidRDefault="00683CFD" w:rsidP="00683CF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ins w:id="11" w:author="SungKwon Soh" w:date="2025-08-15T11:37:00Z" w16du:dateUtc="2025-08-14T22:37:00Z">
              <w:r w:rsidRPr="00683CFD">
                <w:rPr>
                  <w:rFonts w:ascii="Calibri" w:hAnsi="Calibri" w:cs="Calibri"/>
                  <w:b/>
                  <w:bCs/>
                  <w:sz w:val="20"/>
                  <w:szCs w:val="20"/>
                  <w:lang w:eastAsia="ko-KR"/>
                </w:rPr>
                <w:t>(Seabirds)</w:t>
              </w:r>
            </w:ins>
          </w:p>
        </w:tc>
        <w:tc>
          <w:tcPr>
            <w:tcW w:w="7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A7E2248" w14:textId="77777777" w:rsidR="00683CFD" w:rsidRPr="00683CFD" w:rsidRDefault="00683CFD" w:rsidP="00D76FC8">
            <w:pPr>
              <w:spacing w:after="0" w:line="240" w:lineRule="auto"/>
              <w:rPr>
                <w:sz w:val="20"/>
                <w:szCs w:val="20"/>
              </w:rPr>
            </w:pPr>
            <w:r w:rsidRPr="00683C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3F60317" w14:textId="77777777" w:rsidR="00683CFD" w:rsidRPr="00683CFD" w:rsidRDefault="00683CFD" w:rsidP="00D76FC8">
            <w:pPr>
              <w:spacing w:after="0" w:line="240" w:lineRule="auto"/>
              <w:rPr>
                <w:sz w:val="20"/>
                <w:szCs w:val="20"/>
              </w:rPr>
            </w:pPr>
            <w:r w:rsidRPr="00683C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FE16883" w14:textId="77777777" w:rsidR="00683CFD" w:rsidRPr="00683CFD" w:rsidRDefault="00683CFD" w:rsidP="00D76FC8">
            <w:pPr>
              <w:spacing w:after="0" w:line="240" w:lineRule="auto"/>
              <w:rPr>
                <w:sz w:val="20"/>
                <w:szCs w:val="20"/>
              </w:rPr>
            </w:pPr>
            <w:r w:rsidRPr="00683C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5735DA8" w14:textId="77777777" w:rsidR="00683CFD" w:rsidRPr="00683CFD" w:rsidRDefault="00683CFD" w:rsidP="00D76FC8">
            <w:pPr>
              <w:spacing w:after="0" w:line="240" w:lineRule="auto"/>
              <w:rPr>
                <w:sz w:val="20"/>
                <w:szCs w:val="20"/>
              </w:rPr>
            </w:pPr>
            <w:r w:rsidRPr="00683C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5DCB772" w14:textId="77777777" w:rsidR="00683CFD" w:rsidRPr="00683CFD" w:rsidRDefault="00683CFD" w:rsidP="00D76FC8">
            <w:pPr>
              <w:spacing w:after="0" w:line="240" w:lineRule="auto"/>
              <w:rPr>
                <w:sz w:val="20"/>
                <w:szCs w:val="20"/>
              </w:rPr>
            </w:pPr>
            <w:r w:rsidRPr="00683CFD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83CFD" w:rsidRPr="00683CFD" w14:paraId="2FBB6E27" w14:textId="77777777" w:rsidTr="00683CFD">
        <w:trPr>
          <w:trHeight w:val="36"/>
        </w:trPr>
        <w:tc>
          <w:tcPr>
            <w:tcW w:w="9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B8260DB" w14:textId="432148B5" w:rsidR="00683CFD" w:rsidRPr="00683CFD" w:rsidRDefault="00683CFD" w:rsidP="00683CFD">
            <w:pPr>
              <w:spacing w:after="0" w:line="240" w:lineRule="auto"/>
              <w:rPr>
                <w:sz w:val="20"/>
                <w:szCs w:val="20"/>
              </w:rPr>
            </w:pPr>
            <w:r w:rsidRPr="00683CFD">
              <w:rPr>
                <w:b/>
                <w:bCs/>
                <w:sz w:val="20"/>
                <w:szCs w:val="20"/>
              </w:rPr>
              <w:t>Lunch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683CFD">
              <w:rPr>
                <w:b/>
                <w:bCs/>
                <w:sz w:val="20"/>
                <w:szCs w:val="20"/>
              </w:rPr>
              <w:t>(1h)</w:t>
            </w: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3CA7A77" w14:textId="77777777" w:rsidR="00683CFD" w:rsidRPr="00683CFD" w:rsidRDefault="00683CFD" w:rsidP="00D76FC8">
            <w:pPr>
              <w:spacing w:after="0" w:line="240" w:lineRule="auto"/>
              <w:rPr>
                <w:sz w:val="20"/>
                <w:szCs w:val="20"/>
              </w:rPr>
            </w:pPr>
            <w:r w:rsidRPr="00683C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9C8F6F4" w14:textId="77777777" w:rsidR="00683CFD" w:rsidRPr="00683CFD" w:rsidRDefault="00683CFD" w:rsidP="00D76FC8">
            <w:pPr>
              <w:spacing w:after="0" w:line="240" w:lineRule="auto"/>
              <w:rPr>
                <w:sz w:val="20"/>
                <w:szCs w:val="20"/>
              </w:rPr>
            </w:pPr>
            <w:r w:rsidRPr="00683C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DB6D2AC" w14:textId="77777777" w:rsidR="00683CFD" w:rsidRPr="00683CFD" w:rsidRDefault="00683CFD" w:rsidP="00D76FC8">
            <w:pPr>
              <w:spacing w:after="0" w:line="240" w:lineRule="auto"/>
              <w:rPr>
                <w:sz w:val="20"/>
                <w:szCs w:val="20"/>
              </w:rPr>
            </w:pPr>
            <w:r w:rsidRPr="00683C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9BCD6C5" w14:textId="77777777" w:rsidR="00683CFD" w:rsidRPr="00683CFD" w:rsidRDefault="00683CFD" w:rsidP="00D76FC8">
            <w:pPr>
              <w:spacing w:after="0" w:line="240" w:lineRule="auto"/>
              <w:rPr>
                <w:sz w:val="20"/>
                <w:szCs w:val="20"/>
              </w:rPr>
            </w:pPr>
            <w:r w:rsidRPr="00683C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C880594" w14:textId="77777777" w:rsidR="00683CFD" w:rsidRPr="00683CFD" w:rsidRDefault="00683CFD" w:rsidP="00D76FC8">
            <w:pPr>
              <w:spacing w:after="0" w:line="240" w:lineRule="auto"/>
              <w:rPr>
                <w:sz w:val="20"/>
                <w:szCs w:val="20"/>
              </w:rPr>
            </w:pPr>
            <w:r w:rsidRPr="00683C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94AD995" w14:textId="77777777" w:rsidR="00683CFD" w:rsidRPr="00683CFD" w:rsidRDefault="00683CFD" w:rsidP="00D76FC8">
            <w:pPr>
              <w:spacing w:after="0" w:line="240" w:lineRule="auto"/>
              <w:rPr>
                <w:sz w:val="20"/>
                <w:szCs w:val="20"/>
              </w:rPr>
            </w:pPr>
            <w:r w:rsidRPr="00683C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789E24C" w14:textId="77777777" w:rsidR="00683CFD" w:rsidRPr="00683CFD" w:rsidRDefault="00683CFD" w:rsidP="00D76FC8">
            <w:pPr>
              <w:spacing w:after="0" w:line="240" w:lineRule="auto"/>
              <w:rPr>
                <w:sz w:val="20"/>
                <w:szCs w:val="20"/>
              </w:rPr>
            </w:pPr>
            <w:r w:rsidRPr="00683CFD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83CFD" w:rsidRPr="00683CFD" w14:paraId="442C31B6" w14:textId="77777777" w:rsidTr="00683CFD">
        <w:trPr>
          <w:trHeight w:val="36"/>
        </w:trPr>
        <w:tc>
          <w:tcPr>
            <w:tcW w:w="9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2A0720A" w14:textId="698937A0" w:rsidR="00683CFD" w:rsidRPr="00683CFD" w:rsidRDefault="00683CFD" w:rsidP="00683CFD">
            <w:pPr>
              <w:spacing w:after="0" w:line="240" w:lineRule="auto"/>
              <w:rPr>
                <w:sz w:val="20"/>
                <w:szCs w:val="20"/>
              </w:rPr>
            </w:pPr>
            <w:r w:rsidRPr="00683CFD">
              <w:rPr>
                <w:b/>
                <w:bCs/>
                <w:sz w:val="20"/>
                <w:szCs w:val="20"/>
              </w:rPr>
              <w:t>PM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683CFD">
              <w:rPr>
                <w:b/>
                <w:bCs/>
                <w:sz w:val="20"/>
                <w:szCs w:val="20"/>
              </w:rPr>
              <w:t>(0.5h)</w:t>
            </w: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043B64A" w14:textId="77777777" w:rsidR="00683CFD" w:rsidRPr="00683CFD" w:rsidRDefault="00683CFD" w:rsidP="00D76FC8">
            <w:pPr>
              <w:spacing w:after="0" w:line="240" w:lineRule="auto"/>
              <w:rPr>
                <w:sz w:val="20"/>
                <w:szCs w:val="20"/>
              </w:rPr>
            </w:pPr>
            <w:r w:rsidRPr="00683C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0B4E164" w14:textId="77777777" w:rsidR="00683CFD" w:rsidRPr="00683CFD" w:rsidRDefault="00683CFD" w:rsidP="00D76FC8">
            <w:pPr>
              <w:spacing w:after="0" w:line="240" w:lineRule="auto"/>
              <w:rPr>
                <w:sz w:val="20"/>
                <w:szCs w:val="20"/>
              </w:rPr>
            </w:pPr>
            <w:r w:rsidRPr="00683C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6378F1F" w14:textId="77777777" w:rsidR="00683CFD" w:rsidRPr="00683CFD" w:rsidRDefault="00683CFD" w:rsidP="00D76FC8">
            <w:pPr>
              <w:spacing w:after="0" w:line="240" w:lineRule="auto"/>
              <w:rPr>
                <w:sz w:val="20"/>
                <w:szCs w:val="20"/>
              </w:rPr>
            </w:pPr>
            <w:r w:rsidRPr="00683C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C7A7FAA" w14:textId="77777777" w:rsidR="00683CFD" w:rsidRPr="00683CFD" w:rsidRDefault="00683CFD" w:rsidP="00D76FC8">
            <w:pPr>
              <w:spacing w:after="0" w:line="240" w:lineRule="auto"/>
              <w:rPr>
                <w:sz w:val="20"/>
                <w:szCs w:val="20"/>
              </w:rPr>
            </w:pPr>
            <w:r w:rsidRPr="00683C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28069B6" w14:textId="77777777" w:rsidR="00683CFD" w:rsidRPr="00683CFD" w:rsidRDefault="00683CFD" w:rsidP="00D76FC8">
            <w:pPr>
              <w:spacing w:after="0" w:line="240" w:lineRule="auto"/>
              <w:rPr>
                <w:sz w:val="20"/>
                <w:szCs w:val="20"/>
              </w:rPr>
            </w:pPr>
            <w:r w:rsidRPr="00683C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364337F" w14:textId="77777777" w:rsidR="00683CFD" w:rsidRPr="00683CFD" w:rsidRDefault="00683CFD" w:rsidP="00D76FC8">
            <w:pPr>
              <w:spacing w:after="0" w:line="240" w:lineRule="auto"/>
              <w:rPr>
                <w:sz w:val="20"/>
                <w:szCs w:val="20"/>
              </w:rPr>
            </w:pPr>
            <w:r w:rsidRPr="00683C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6187AD0" w14:textId="77777777" w:rsidR="00683CFD" w:rsidRPr="00683CFD" w:rsidRDefault="00683CFD" w:rsidP="00D76FC8">
            <w:pPr>
              <w:spacing w:after="0" w:line="240" w:lineRule="auto"/>
              <w:rPr>
                <w:sz w:val="20"/>
                <w:szCs w:val="20"/>
              </w:rPr>
            </w:pPr>
            <w:r w:rsidRPr="00683CFD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83CFD" w:rsidRPr="00683CFD" w14:paraId="0AA1E726" w14:textId="77777777" w:rsidTr="00683CFD">
        <w:trPr>
          <w:trHeight w:val="36"/>
        </w:trPr>
        <w:tc>
          <w:tcPr>
            <w:tcW w:w="9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E7BFD23" w14:textId="77777777" w:rsidR="00683CFD" w:rsidRPr="00683CFD" w:rsidRDefault="00683CFD" w:rsidP="00D76FC8">
            <w:pPr>
              <w:spacing w:after="0" w:line="240" w:lineRule="auto"/>
              <w:rPr>
                <w:sz w:val="20"/>
                <w:szCs w:val="20"/>
              </w:rPr>
            </w:pPr>
            <w:r w:rsidRPr="00683CFD">
              <w:rPr>
                <w:b/>
                <w:bCs/>
                <w:sz w:val="20"/>
                <w:szCs w:val="20"/>
              </w:rPr>
              <w:t>Evening</w:t>
            </w:r>
          </w:p>
        </w:tc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5AB28BE" w14:textId="77777777" w:rsidR="00683CFD" w:rsidRPr="00683CFD" w:rsidRDefault="00683CFD" w:rsidP="00D76FC8">
            <w:pPr>
              <w:spacing w:after="0" w:line="240" w:lineRule="auto"/>
              <w:rPr>
                <w:sz w:val="20"/>
                <w:szCs w:val="20"/>
              </w:rPr>
            </w:pPr>
            <w:r w:rsidRPr="00683C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246D2C5" w14:textId="77777777" w:rsidR="00683CFD" w:rsidRPr="00683CFD" w:rsidRDefault="00683CFD" w:rsidP="00D76FC8">
            <w:pPr>
              <w:spacing w:after="0" w:line="240" w:lineRule="auto"/>
              <w:rPr>
                <w:sz w:val="20"/>
                <w:szCs w:val="20"/>
              </w:rPr>
            </w:pPr>
            <w:r w:rsidRPr="00683C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210AFEC" w14:textId="77777777" w:rsidR="00683CFD" w:rsidRPr="00683CFD" w:rsidRDefault="00683CFD" w:rsidP="00D76FC8">
            <w:pPr>
              <w:spacing w:after="0" w:line="240" w:lineRule="auto"/>
              <w:rPr>
                <w:sz w:val="20"/>
                <w:szCs w:val="20"/>
              </w:rPr>
            </w:pPr>
            <w:r w:rsidRPr="00683C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539E134" w14:textId="77777777" w:rsidR="00683CFD" w:rsidRPr="00683CFD" w:rsidRDefault="00683CFD" w:rsidP="00D76FC8">
            <w:pPr>
              <w:spacing w:after="0" w:line="240" w:lineRule="auto"/>
              <w:rPr>
                <w:sz w:val="20"/>
                <w:szCs w:val="20"/>
              </w:rPr>
            </w:pPr>
            <w:r w:rsidRPr="00683C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8815405" w14:textId="77777777" w:rsidR="00683CFD" w:rsidRPr="00683CFD" w:rsidRDefault="00683CFD" w:rsidP="00D76FC8">
            <w:pPr>
              <w:spacing w:after="0" w:line="240" w:lineRule="auto"/>
              <w:rPr>
                <w:sz w:val="20"/>
                <w:szCs w:val="20"/>
              </w:rPr>
            </w:pPr>
            <w:r w:rsidRPr="00683C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4810C45" w14:textId="77777777" w:rsidR="00683CFD" w:rsidRPr="00683CFD" w:rsidRDefault="00683CFD" w:rsidP="00D76FC8">
            <w:pPr>
              <w:spacing w:after="0" w:line="240" w:lineRule="auto"/>
              <w:rPr>
                <w:sz w:val="20"/>
                <w:szCs w:val="20"/>
              </w:rPr>
            </w:pPr>
            <w:r w:rsidRPr="00683CF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5C0A5B5" w14:textId="77777777" w:rsidR="00683CFD" w:rsidRPr="00683CFD" w:rsidRDefault="00683CFD" w:rsidP="00D76FC8">
            <w:pPr>
              <w:spacing w:after="0" w:line="240" w:lineRule="auto"/>
              <w:rPr>
                <w:sz w:val="20"/>
                <w:szCs w:val="20"/>
              </w:rPr>
            </w:pPr>
            <w:r w:rsidRPr="00683CFD">
              <w:rPr>
                <w:b/>
                <w:bCs/>
                <w:sz w:val="20"/>
                <w:szCs w:val="20"/>
              </w:rPr>
              <w:t> </w:t>
            </w:r>
          </w:p>
        </w:tc>
      </w:tr>
    </w:tbl>
    <w:p w14:paraId="19AADE14" w14:textId="77777777" w:rsidR="009B409D" w:rsidRPr="00AA5B85" w:rsidRDefault="009B409D">
      <w:pPr>
        <w:rPr>
          <w:rFonts w:ascii="Calibri" w:hAnsi="Calibri" w:cs="Calibri"/>
          <w:sz w:val="20"/>
          <w:szCs w:val="20"/>
        </w:rPr>
      </w:pPr>
    </w:p>
    <w:sectPr w:rsidR="009B409D" w:rsidRPr="00AA5B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ungKwon Soh">
    <w15:presenceInfo w15:providerId="AD" w15:userId="S::sungkwon.soh@wcpfc.int::f0f7bb58-a77f-4476-b165-ff06b46806b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oNotDisplayPageBoundaries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tDSzMDE1NLAwM7QwMjBR0lEKTi0uzszPAykwrAUAQ/EvpSwAAAA="/>
  </w:docVars>
  <w:rsids>
    <w:rsidRoot w:val="00C56D8D"/>
    <w:rsid w:val="00620034"/>
    <w:rsid w:val="00683CFD"/>
    <w:rsid w:val="00735CF2"/>
    <w:rsid w:val="007B01BA"/>
    <w:rsid w:val="00861A9D"/>
    <w:rsid w:val="00884A07"/>
    <w:rsid w:val="009B409D"/>
    <w:rsid w:val="00AA5B85"/>
    <w:rsid w:val="00B761B7"/>
    <w:rsid w:val="00B96FA9"/>
    <w:rsid w:val="00C30769"/>
    <w:rsid w:val="00C56D8D"/>
    <w:rsid w:val="00CC5F9F"/>
    <w:rsid w:val="00D00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A9C552"/>
  <w15:chartTrackingRefBased/>
  <w15:docId w15:val="{6AE16E6D-6649-472E-9AA6-B93198ECF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Batang" w:hAnsi="Calibri" w:cstheme="minorBidi"/>
        <w:color w:val="000000"/>
        <w:sz w:val="22"/>
        <w:szCs w:val="22"/>
        <w:u w:color="0563C1"/>
        <w:lang w:val="en-US" w:eastAsia="zh-TW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6D8D"/>
    <w:pPr>
      <w:spacing w:after="200" w:line="276" w:lineRule="auto"/>
    </w:pPr>
    <w:rPr>
      <w:rFonts w:asciiTheme="minorHAnsi" w:eastAsiaTheme="minorEastAsia" w:hAnsiTheme="minorHAnsi"/>
      <w:color w:val="auto"/>
      <w:lang w:val="en-NZ" w:eastAsia="en-NZ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6D8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 w:eastAsia="zh-TW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56D8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 w:eastAsia="zh-TW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6D8D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  <w:lang w:val="en-US" w:eastAsia="zh-TW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56D8D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lang w:val="en-US" w:eastAsia="zh-TW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6D8D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lang w:val="en-US" w:eastAsia="zh-TW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56D8D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lang w:val="en-US" w:eastAsia="zh-TW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56D8D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lang w:val="en-US" w:eastAsia="zh-TW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56D8D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lang w:val="en-US" w:eastAsia="zh-TW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56D8D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lang w:val="en-US"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6D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56D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6D8D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56D8D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56D8D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56D8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56D8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56D8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56D8D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56D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zh-TW"/>
    </w:rPr>
  </w:style>
  <w:style w:type="character" w:customStyle="1" w:styleId="TitleChar">
    <w:name w:val="Title Char"/>
    <w:basedOn w:val="DefaultParagraphFont"/>
    <w:link w:val="Title"/>
    <w:uiPriority w:val="10"/>
    <w:rsid w:val="00C56D8D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6D8D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val="en-US" w:eastAsia="zh-TW"/>
    </w:rPr>
  </w:style>
  <w:style w:type="character" w:customStyle="1" w:styleId="SubtitleChar">
    <w:name w:val="Subtitle Char"/>
    <w:basedOn w:val="DefaultParagraphFont"/>
    <w:link w:val="Subtitle"/>
    <w:uiPriority w:val="11"/>
    <w:rsid w:val="00C56D8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56D8D"/>
    <w:pPr>
      <w:spacing w:before="160" w:after="160" w:line="278" w:lineRule="auto"/>
      <w:jc w:val="center"/>
    </w:pPr>
    <w:rPr>
      <w:rFonts w:ascii="Calibri" w:eastAsia="Batang" w:hAnsi="Calibri"/>
      <w:i/>
      <w:iCs/>
      <w:color w:val="404040" w:themeColor="text1" w:themeTint="BF"/>
      <w:lang w:val="en-US" w:eastAsia="zh-TW"/>
    </w:rPr>
  </w:style>
  <w:style w:type="character" w:customStyle="1" w:styleId="QuoteChar">
    <w:name w:val="Quote Char"/>
    <w:basedOn w:val="DefaultParagraphFont"/>
    <w:link w:val="Quote"/>
    <w:uiPriority w:val="29"/>
    <w:rsid w:val="00C56D8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56D8D"/>
    <w:pPr>
      <w:spacing w:after="160" w:line="278" w:lineRule="auto"/>
      <w:ind w:left="720"/>
      <w:contextualSpacing/>
    </w:pPr>
    <w:rPr>
      <w:rFonts w:ascii="Calibri" w:eastAsia="Batang" w:hAnsi="Calibri"/>
      <w:color w:val="000000"/>
      <w:lang w:val="en-US" w:eastAsia="zh-TW"/>
    </w:rPr>
  </w:style>
  <w:style w:type="character" w:styleId="IntenseEmphasis">
    <w:name w:val="Intense Emphasis"/>
    <w:basedOn w:val="DefaultParagraphFont"/>
    <w:uiPriority w:val="21"/>
    <w:qFormat/>
    <w:rsid w:val="00C56D8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56D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="Calibri" w:eastAsia="Batang" w:hAnsi="Calibri"/>
      <w:i/>
      <w:iCs/>
      <w:color w:val="0F4761" w:themeColor="accent1" w:themeShade="BF"/>
      <w:lang w:val="en-US" w:eastAsia="zh-TW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56D8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56D8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56D8D"/>
    <w:rPr>
      <w:color w:val="467886" w:themeColor="hyperlink"/>
      <w:u w:val="single"/>
    </w:rPr>
  </w:style>
  <w:style w:type="table" w:styleId="TableGrid">
    <w:name w:val="Table Grid"/>
    <w:basedOn w:val="TableNormal"/>
    <w:uiPriority w:val="39"/>
    <w:rsid w:val="00AA5B85"/>
    <w:pPr>
      <w:spacing w:after="0" w:line="240" w:lineRule="auto"/>
    </w:pPr>
    <w:rPr>
      <w:rFonts w:asciiTheme="minorHAnsi" w:eastAsiaTheme="minorEastAsia" w:hAnsiTheme="minorHAnsi"/>
      <w:color w:val="auto"/>
      <w:lang w:val="en-NZ" w:eastAsia="en-NZ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link w:val="DefaultChar"/>
    <w:rsid w:val="00AA5B8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NZ" w:eastAsia="en-NZ"/>
    </w:rPr>
  </w:style>
  <w:style w:type="character" w:customStyle="1" w:styleId="DefaultChar">
    <w:name w:val="Default Char"/>
    <w:basedOn w:val="DefaultParagraphFont"/>
    <w:link w:val="Default"/>
    <w:locked/>
    <w:rsid w:val="00AA5B85"/>
    <w:rPr>
      <w:rFonts w:ascii="Times New Roman" w:eastAsiaTheme="minorEastAsia" w:hAnsi="Times New Roman" w:cs="Times New Roman"/>
      <w:sz w:val="24"/>
      <w:szCs w:val="24"/>
      <w:lang w:val="en-NZ" w:eastAsia="en-NZ"/>
    </w:rPr>
  </w:style>
  <w:style w:type="paragraph" w:styleId="Revision">
    <w:name w:val="Revision"/>
    <w:hidden/>
    <w:uiPriority w:val="99"/>
    <w:semiHidden/>
    <w:rsid w:val="00CC5F9F"/>
    <w:pPr>
      <w:spacing w:after="0" w:line="240" w:lineRule="auto"/>
    </w:pPr>
    <w:rPr>
      <w:rFonts w:asciiTheme="minorHAnsi" w:eastAsiaTheme="minorEastAsia" w:hAnsiTheme="minorHAnsi"/>
      <w:color w:val="auto"/>
      <w:lang w:val="en-NZ"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eetings.wcpfc.int/node/26569" TargetMode="External"/><Relationship Id="rId5" Type="http://schemas.openxmlformats.org/officeDocument/2006/relationships/hyperlink" Target="https://meetings.wcpfc.int/node/26567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278</Words>
  <Characters>1597</Characters>
  <Application>Microsoft Office Word</Application>
  <DocSecurity>0</DocSecurity>
  <Lines>79</Lines>
  <Paragraphs>56</Paragraphs>
  <ScaleCrop>false</ScaleCrop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SungKwon Soh</dc:creator>
  <cp:keywords/>
  <dc:description/>
  <cp:lastModifiedBy>SungKwon Soh</cp:lastModifiedBy>
  <cp:revision>2</cp:revision>
  <cp:lastPrinted>2025-08-13T01:28:00Z</cp:lastPrinted>
  <dcterms:created xsi:type="dcterms:W3CDTF">2025-08-14T22:42:00Z</dcterms:created>
  <dcterms:modified xsi:type="dcterms:W3CDTF">2025-08-14T22:42:00Z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58769eec-6b33-4272-b0aa-6b597b5f5926</vt:lpwstr>
  </property>
</Properties>
</file>